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permStart w:id="854725814" w:edGrp="everyone"/>
      <w:permEnd w:id="854725814"/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7B73D3A" w14:textId="77777777" w:rsidR="000D1A21" w:rsidRDefault="000D1A21" w:rsidP="00EB68C8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rFonts w:ascii="Arial" w:eastAsia="Times New Roman" w:hAnsi="Arial" w:cs="Times New Roman"/>
          <w:sz w:val="24"/>
          <w:szCs w:val="24"/>
        </w:rPr>
      </w:pPr>
      <w:ins w:id="6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07EECD90" w14:textId="77777777" w:rsidR="006332A6" w:rsidRPr="006332A6" w:rsidRDefault="006332A6" w:rsidP="006332A6">
      <w:pPr>
        <w:pStyle w:val="ListParagraph"/>
        <w:rPr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6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2B8C443B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9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</w:t>
        </w:r>
      </w:ins>
      <w:del w:id="71" w:author="Alice Taylor (NESO)" w:date="2024-12-12T15:10:00Z">
        <w:r w:rsidR="006C6B86" w:rsidDel="006C6B86">
          <w:rPr>
            <w:rFonts w:ascii="Arial" w:eastAsia="Times New Roman" w:hAnsi="Arial" w:cs="Times New Roman"/>
            <w:sz w:val="24"/>
            <w:szCs w:val="24"/>
          </w:rPr>
          <w:delText>6</w:delText>
        </w:r>
      </w:del>
      <w:ins w:id="72" w:author="Lizzie Timmins (NESO)" w:date="2024-12-04T15:42:00Z">
        <w:r w:rsidR="00035BB0">
          <w:rPr>
            <w:rFonts w:ascii="Arial" w:eastAsia="Times New Roman" w:hAnsi="Arial" w:cs="Times New Roman"/>
            <w:sz w:val="24"/>
            <w:szCs w:val="24"/>
          </w:rPr>
          <w:t>5</w:t>
        </w:r>
      </w:ins>
      <w:ins w:id="7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4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5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6" w:author="Lizzie Timmins (NESO)" w:date="2024-11-05T11:45:00Z"/>
          <w:rFonts w:ascii="Arial" w:hAnsi="Arial" w:cs="Arial"/>
          <w:sz w:val="24"/>
          <w:szCs w:val="24"/>
        </w:rPr>
      </w:pPr>
      <w:ins w:id="77" w:author="Lizzie Timmins (NESO)" w:date="2024-11-05T11:45:00Z">
        <w:r w:rsidRPr="00EB68C8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8" w:author="Lizzie Timmins (NESO)" w:date="2024-11-05T11:45:00Z"/>
          <w:rFonts w:ascii="Arial" w:hAnsi="Arial" w:cs="Arial"/>
          <w:sz w:val="24"/>
          <w:szCs w:val="24"/>
        </w:rPr>
      </w:pPr>
      <w:ins w:id="7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0" w:author="Lizzie Timmins (NESO)" w:date="2024-11-05T11:45:00Z"/>
          <w:rFonts w:ascii="Arial" w:hAnsi="Arial" w:cs="Arial"/>
          <w:sz w:val="24"/>
          <w:szCs w:val="24"/>
        </w:rPr>
      </w:pPr>
      <w:ins w:id="8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3" w:author="Lizzie Timmins (NESO)" w:date="2024-11-05T11:45:00Z"/>
          <w:rFonts w:ascii="Arial" w:hAnsi="Arial" w:cs="Arial"/>
          <w:sz w:val="24"/>
          <w:szCs w:val="24"/>
        </w:rPr>
      </w:pPr>
      <w:ins w:id="8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4CE156E1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6" w:author="Lizzie Timmins (NESO)" w:date="2024-11-05T11:45:00Z"/>
          <w:rFonts w:ascii="Arial" w:hAnsi="Arial" w:cs="Arial"/>
          <w:sz w:val="24"/>
          <w:szCs w:val="24"/>
        </w:rPr>
      </w:pPr>
      <w:ins w:id="8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8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8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(initially or subsequently</w:t>
        </w:r>
      </w:ins>
      <w:ins w:id="89" w:author="Lizzie Timmins (NESO)" w:date="2024-12-04T16:29:00Z">
        <w:r w:rsidR="009611F4">
          <w:rPr>
            <w:rFonts w:ascii="Arial" w:hAnsi="Arial" w:cs="Arial"/>
            <w:sz w:val="24"/>
            <w:szCs w:val="24"/>
          </w:rPr>
          <w:t>)</w:t>
        </w:r>
      </w:ins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a</w:t>
        </w:r>
      </w:ins>
      <w:del w:id="91" w:author="Alice Taylor (NESO)" w:date="2024-12-12T15:15:00Z">
        <w:r w:rsidR="008308F3" w:rsidDel="008308F3">
          <w:rPr>
            <w:rFonts w:ascii="Arial" w:hAnsi="Arial" w:cs="Arial"/>
            <w:sz w:val="24"/>
            <w:szCs w:val="24"/>
          </w:rPr>
          <w:delText>)</w:delText>
        </w:r>
      </w:del>
      <w:ins w:id="9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3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  <w:ins w:id="9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6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7" w:author="Lizzie Timmins (NESO)" w:date="2024-11-05T11:45:00Z"/>
          <w:rFonts w:ascii="Arial" w:hAnsi="Arial" w:cs="Arial"/>
          <w:sz w:val="24"/>
          <w:szCs w:val="24"/>
        </w:rPr>
      </w:pPr>
      <w:ins w:id="9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9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0" w:author="Lizzie Timmins (NESO)" w:date="2024-11-05T11:45:00Z"/>
          <w:rFonts w:ascii="Arial" w:hAnsi="Arial" w:cs="Arial"/>
          <w:sz w:val="24"/>
          <w:szCs w:val="24"/>
        </w:rPr>
      </w:pPr>
      <w:ins w:id="10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2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  <w:ins w:id="10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5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15FD15C1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6" w:author="Lizzie Timmins (NESO)" w:date="2024-11-05T11:45:00Z"/>
          <w:rFonts w:ascii="Arial" w:hAnsi="Arial" w:cs="Arial"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has been met</w:t>
        </w:r>
      </w:ins>
      <w:del w:id="108" w:author="Alice Taylor (NESO)" w:date="2024-12-12T15:21:00Z">
        <w:r w:rsidR="00C87F0E" w:rsidDel="00C87F0E">
          <w:rPr>
            <w:rFonts w:ascii="Arial" w:hAnsi="Arial" w:cs="Arial"/>
            <w:sz w:val="24"/>
            <w:szCs w:val="24"/>
          </w:rPr>
          <w:delText xml:space="preserve"> </w:delText>
        </w:r>
      </w:del>
      <w:ins w:id="10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10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415656E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5" w:author="Lizzie Timmins (NESO)" w:date="2024-11-05T11:45:00Z"/>
          <w:rFonts w:ascii="Arial" w:hAnsi="Arial" w:cs="Arial"/>
          <w:sz w:val="24"/>
          <w:szCs w:val="24"/>
        </w:rPr>
      </w:pPr>
      <w:ins w:id="11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</w:t>
        </w:r>
      </w:ins>
      <w:ins w:id="117" w:author="Lizzie Timmins (NESO)" w:date="2024-12-04T17:03:00Z">
        <w:r w:rsidR="00EB0045">
          <w:rPr>
            <w:rFonts w:ascii="Arial" w:hAnsi="Arial" w:cs="Arial"/>
            <w:b/>
            <w:bCs/>
            <w:sz w:val="24"/>
            <w:szCs w:val="24"/>
          </w:rPr>
          <w:t>ion</w:t>
        </w:r>
      </w:ins>
      <w:del w:id="118" w:author="Alice Taylor (NESO)" w:date="2024-12-12T16:06:00Z">
        <w:r w:rsidR="00C14087" w:rsidDel="00C14087">
          <w:rPr>
            <w:rFonts w:ascii="Arial" w:hAnsi="Arial" w:cs="Arial"/>
            <w:b/>
            <w:bCs/>
            <w:sz w:val="24"/>
            <w:szCs w:val="24"/>
          </w:rPr>
          <w:delText>ed</w:delText>
        </w:r>
      </w:del>
      <w:ins w:id="11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2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2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0023D161" w:rsidR="000D1A21" w:rsidRPr="001602BF" w:rsidRDefault="00035BB0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1" w:author="Lizzie Timmins (NESO)" w:date="2024-11-05T11:45:00Z"/>
          <w:rFonts w:ascii="Arial" w:hAnsi="Arial" w:cs="Arial"/>
          <w:sz w:val="24"/>
          <w:szCs w:val="24"/>
        </w:rPr>
      </w:pPr>
      <w:ins w:id="132" w:author="Lizzie Timmins (NESO)" w:date="2024-12-04T15:46:00Z">
        <w:r>
          <w:rPr>
            <w:rFonts w:ascii="Arial" w:hAnsi="Arial" w:cs="Arial"/>
            <w:sz w:val="24"/>
            <w:szCs w:val="24"/>
          </w:rPr>
          <w:t xml:space="preserve">A </w:t>
        </w:r>
      </w:ins>
      <w:ins w:id="133" w:author="Lizzie Timmins (NESO)" w:date="2024-11-05T11:45:00Z"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="000D1A21" w:rsidRPr="001602BF">
          <w:rPr>
            <w:rFonts w:ascii="Arial" w:hAnsi="Arial" w:cs="Arial"/>
            <w:sz w:val="24"/>
            <w:szCs w:val="24"/>
          </w:rPr>
          <w:t xml:space="preserve">.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="000D1A21"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="000D1A21"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="000D1A21"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="000D1A21"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4" w:author="Lizzie Timmins (NESO)" w:date="2024-11-05T11:45:00Z"/>
          <w:rFonts w:ascii="Arial" w:hAnsi="Arial" w:cs="Arial"/>
          <w:sz w:val="24"/>
          <w:szCs w:val="24"/>
        </w:rPr>
      </w:pPr>
      <w:ins w:id="13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6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3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9" w:author="Lizzie Timmins (NESO)" w:date="2024-11-05T11:45:00Z"/>
          <w:rFonts w:ascii="Arial" w:hAnsi="Arial" w:cs="Arial"/>
          <w:sz w:val="24"/>
          <w:szCs w:val="24"/>
        </w:rPr>
      </w:pPr>
      <w:ins w:id="14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41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3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lastRenderedPageBreak/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F216B4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7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2C0A7A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9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1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8" w:author="Lizzie Timmins (NESO)" w:date="2024-11-05T11:45:00Z"/>
          <w:rFonts w:ascii="Arial" w:hAnsi="Arial" w:cs="Arial"/>
          <w:sz w:val="24"/>
          <w:szCs w:val="24"/>
        </w:rPr>
      </w:pPr>
      <w:ins w:id="15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60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60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1" w:author="Lizzie Timmins (NESO)" w:date="2024-11-05T11:45:00Z"/>
          <w:rFonts w:ascii="Arial" w:hAnsi="Arial" w:cs="Arial"/>
          <w:sz w:val="24"/>
          <w:szCs w:val="24"/>
        </w:rPr>
      </w:pPr>
      <w:ins w:id="16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</w:t>
        </w:r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6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6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8" w:author="Lizzie Timmins (NESO)" w:date="2024-11-05T11:45:00Z"/>
          <w:rFonts w:ascii="Arial" w:hAnsi="Arial" w:cs="Arial"/>
          <w:sz w:val="24"/>
          <w:szCs w:val="24"/>
        </w:rPr>
      </w:pPr>
    </w:p>
    <w:p w14:paraId="05B77AF8" w14:textId="0F331EF4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9" w:author="Lizzie Timmins (NESO)" w:date="2024-11-05T11:45:00Z"/>
          <w:rFonts w:ascii="Arial" w:hAnsi="Arial" w:cs="Arial"/>
          <w:sz w:val="24"/>
          <w:szCs w:val="24"/>
        </w:rPr>
      </w:pPr>
      <w:ins w:id="17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 xml:space="preserve">Developer’s </w:t>
        </w:r>
      </w:ins>
      <w:del w:id="171" w:author="Alice Taylor (NESO)" w:date="2024-12-12T15:28:00Z">
        <w:r w:rsidR="003D7608" w:rsidDel="003D7608">
          <w:rPr>
            <w:rStyle w:val="Strong"/>
            <w:rFonts w:ascii="Arial" w:hAnsi="Arial" w:cs="Arial"/>
            <w:sz w:val="24"/>
            <w:szCs w:val="24"/>
          </w:rPr>
          <w:delText xml:space="preserve">Equipment </w:delText>
        </w:r>
      </w:del>
      <w:ins w:id="172" w:author="Lizzie Timmins (NESO)" w:date="2024-12-04T17:03:00Z">
        <w:r w:rsidR="00EB0045" w:rsidRPr="00EB0045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e</w:t>
        </w:r>
      </w:ins>
      <w:ins w:id="173" w:author="Lizzie Timmins (NESO)" w:date="2024-11-05T11:45:00Z">
        <w:r w:rsidRPr="00EB0045">
          <w:rPr>
            <w:rStyle w:val="Strong"/>
            <w:rFonts w:ascii="Arial" w:hAnsi="Arial" w:cs="Arial"/>
            <w:b w:val="0"/>
            <w:bCs w:val="0"/>
            <w:sz w:val="24"/>
            <w:szCs w:val="24"/>
          </w:rPr>
          <w:t>quipment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AF535C9" w14:textId="77777777" w:rsidR="000D1A21" w:rsidRPr="001602BF" w:rsidRDefault="000D1A21" w:rsidP="000D1A21">
      <w:pPr>
        <w:pStyle w:val="ListParagraph"/>
        <w:rPr>
          <w:ins w:id="17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7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8" w:author="Lizzie Timmins (NESO)" w:date="2024-11-05T11:45:00Z"/>
          <w:rFonts w:ascii="Arial" w:hAnsi="Arial" w:cs="Arial"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tab/>
        </w:r>
        <w:r w:rsidRPr="001602BF">
          <w:tab/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8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7" w:author="Lizzie Timmins (NESO)" w:date="2024-11-05T11:45:00Z"/>
          <w:rFonts w:ascii="Arial" w:hAnsi="Arial" w:cs="Arial"/>
          <w:sz w:val="24"/>
          <w:szCs w:val="24"/>
        </w:rPr>
      </w:pPr>
      <w:ins w:id="18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9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9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9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E417A2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3" w:author="Lizzie Timmins (NESO)" w:date="2024-11-05T11:45:00Z"/>
          <w:rFonts w:ascii="Arial" w:eastAsia="Arial" w:hAnsi="Arial" w:cs="Arial"/>
          <w:sz w:val="24"/>
          <w:szCs w:val="24"/>
        </w:rPr>
      </w:pPr>
      <w:ins w:id="194" w:author="Lizzie Timmins (NESO)" w:date="2024-11-05T11:45:00Z">
        <w:r w:rsidRPr="001602BF">
          <w:tab/>
        </w:r>
      </w:ins>
      <w:del w:id="195" w:author="Alice Taylor (NESO)" w:date="2024-12-12T15:33:00Z">
        <w:r w:rsidR="00B077F8" w:rsidDel="00B077F8">
          <w:delText xml:space="preserve"> </w:delText>
        </w:r>
      </w:del>
      <w:ins w:id="19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7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0C577460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  <w:ins w:id="199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lastRenderedPageBreak/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0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20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02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203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6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6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9" w:author="Lizzie Timmins (NESO)" w:date="2024-11-05T11:45:00Z"/>
          <w:rFonts w:ascii="Arial" w:hAnsi="Arial" w:cs="Arial"/>
          <w:sz w:val="24"/>
          <w:szCs w:val="24"/>
        </w:rPr>
      </w:pPr>
      <w:ins w:id="21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1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2" w:author="Lizzie Timmins (NESO)" w:date="2024-11-05T11:45:00Z"/>
          <w:rFonts w:ascii="Arial" w:hAnsi="Arial" w:cs="Arial"/>
          <w:sz w:val="24"/>
          <w:szCs w:val="24"/>
        </w:rPr>
      </w:pPr>
      <w:ins w:id="21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1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5" w:author="Lizzie Timmins (NESO)" w:date="2024-11-05T11:45:00Z"/>
          <w:rFonts w:ascii="Arial" w:hAnsi="Arial" w:cs="Arial"/>
          <w:sz w:val="24"/>
          <w:szCs w:val="24"/>
        </w:rPr>
      </w:pPr>
      <w:ins w:id="21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7" w:author="Lizzie Timmins (NESO)" w:date="2024-11-05T11:45:00Z"/>
        </w:rPr>
      </w:pPr>
    </w:p>
    <w:p w14:paraId="20D106F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lastRenderedPageBreak/>
          <w:t xml:space="preserve">The notifications under Paragraphs 17.10.2 to 17.10.4 will be given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1602BF" w:rsidRDefault="000D1A21" w:rsidP="000D1A21">
      <w:pPr>
        <w:pStyle w:val="ListParagraph"/>
        <w:rPr>
          <w:ins w:id="22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2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3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24" w:author="Lizzie Timmins (NESO)" w:date="2024-11-05T11:45:00Z"/>
          <w:rFonts w:ascii="Arial" w:hAnsi="Arial" w:cs="Arial"/>
          <w:sz w:val="24"/>
          <w:szCs w:val="24"/>
        </w:rPr>
      </w:pPr>
      <w:ins w:id="22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  <w:ins w:id="22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9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  <w:ins w:id="2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2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3" w:author="Lizzie Timmins (NESO)" w:date="2024-11-05T11:45:00Z"/>
          <w:rFonts w:ascii="Arial" w:hAnsi="Arial" w:cs="Arial"/>
          <w:sz w:val="24"/>
          <w:szCs w:val="24"/>
        </w:rPr>
      </w:pPr>
      <w:ins w:id="2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5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8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9" w:author="Lizzie Timmins (NESO)" w:date="2024-11-05T11:45:00Z"/>
          <w:rFonts w:ascii="Arial" w:hAnsi="Arial" w:cs="Arial"/>
          <w:sz w:val="24"/>
          <w:szCs w:val="24"/>
        </w:rPr>
      </w:pPr>
      <w:ins w:id="2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41" w:author="Lizzie Timmins (NESO)" w:date="2024-11-05T11:45:00Z"/>
          <w:rFonts w:ascii="Arial" w:hAnsi="Arial" w:cs="Arial"/>
          <w:sz w:val="24"/>
          <w:szCs w:val="24"/>
        </w:rPr>
      </w:pPr>
      <w:ins w:id="2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7" w:author="Lizzie Timmins (NESO)" w:date="2024-11-05T11:45:00Z"/>
          <w:rFonts w:ascii="Arial" w:hAnsi="Arial" w:cs="Arial"/>
          <w:sz w:val="24"/>
          <w:szCs w:val="24"/>
        </w:rPr>
      </w:pPr>
      <w:ins w:id="24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0" w:author="Lizzie Timmins (NESO)" w:date="2024-11-05T11:45:00Z"/>
          <w:rFonts w:ascii="Arial" w:hAnsi="Arial" w:cs="Arial"/>
          <w:sz w:val="24"/>
          <w:szCs w:val="24"/>
        </w:rPr>
      </w:pPr>
      <w:ins w:id="25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lastRenderedPageBreak/>
          <w:t xml:space="preserve">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52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53" w:author="Lizzie Timmins (NESO)" w:date="2024-11-05T11:45:00Z"/>
          <w:rFonts w:ascii="Arial" w:hAnsi="Arial" w:cs="Arial"/>
          <w:sz w:val="24"/>
          <w:szCs w:val="24"/>
        </w:rPr>
      </w:pPr>
      <w:ins w:id="254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6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7" w:author="Lizzie Timmins (NESO)" w:date="2024-11-05T11:45:00Z"/>
        </w:rPr>
      </w:pPr>
      <w:ins w:id="25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88B1C" w14:textId="77777777" w:rsidR="00207A97" w:rsidRDefault="00207A97" w:rsidP="005E4CD6">
      <w:pPr>
        <w:spacing w:after="0" w:line="240" w:lineRule="auto"/>
      </w:pPr>
      <w:r>
        <w:separator/>
      </w:r>
    </w:p>
  </w:endnote>
  <w:endnote w:type="continuationSeparator" w:id="0">
    <w:p w14:paraId="5B77A1AD" w14:textId="77777777" w:rsidR="00207A97" w:rsidRDefault="00207A97" w:rsidP="005E4CD6">
      <w:pPr>
        <w:spacing w:after="0" w:line="240" w:lineRule="auto"/>
      </w:pPr>
      <w:r>
        <w:continuationSeparator/>
      </w:r>
    </w:p>
  </w:endnote>
  <w:endnote w:type="continuationNotice" w:id="1">
    <w:p w14:paraId="7BF86245" w14:textId="77777777" w:rsidR="00207A97" w:rsidRDefault="00207A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BF237" w14:textId="77777777" w:rsidR="00207A97" w:rsidRDefault="00207A97" w:rsidP="005E4CD6">
      <w:pPr>
        <w:spacing w:after="0" w:line="240" w:lineRule="auto"/>
      </w:pPr>
      <w:r>
        <w:separator/>
      </w:r>
    </w:p>
  </w:footnote>
  <w:footnote w:type="continuationSeparator" w:id="0">
    <w:p w14:paraId="50AA2A95" w14:textId="77777777" w:rsidR="00207A97" w:rsidRDefault="00207A97" w:rsidP="005E4CD6">
      <w:pPr>
        <w:spacing w:after="0" w:line="240" w:lineRule="auto"/>
      </w:pPr>
      <w:r>
        <w:continuationSeparator/>
      </w:r>
    </w:p>
  </w:footnote>
  <w:footnote w:type="continuationNotice" w:id="1">
    <w:p w14:paraId="7C3E8F05" w14:textId="77777777" w:rsidR="00207A97" w:rsidRDefault="00207A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Alice Taylor (NESO)">
    <w15:presenceInfo w15:providerId="AD" w15:userId="S::Alice.Taylor@uk.nationalgrid.com::e1711239-42c9-44ef-ba04-575fea9041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ocumentProtection w:edit="readOnly" w:enforcement="1" w:cryptProviderType="rsaAES" w:cryptAlgorithmClass="hash" w:cryptAlgorithmType="typeAny" w:cryptAlgorithmSid="14" w:cryptSpinCount="100000" w:hash="O/3gRESkW1Nm0qHsPAmkd2a5gShNmkZwy34c2E2pkcNtjhtUlTNBPP/Z2UlEik2/Wg0rUEZoDUYX3ZhDJyvpCQ==" w:salt="eUsiDXv4mvoemiPESfdtW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AE6"/>
    <w:rsid w:val="00027EEC"/>
    <w:rsid w:val="00031E8D"/>
    <w:rsid w:val="000325C4"/>
    <w:rsid w:val="0003307C"/>
    <w:rsid w:val="000343DF"/>
    <w:rsid w:val="00034B4A"/>
    <w:rsid w:val="00035B2F"/>
    <w:rsid w:val="00035BB0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4D5E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338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360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AC0"/>
    <w:rsid w:val="001D2DBF"/>
    <w:rsid w:val="001D3142"/>
    <w:rsid w:val="001D3CC2"/>
    <w:rsid w:val="001D48D2"/>
    <w:rsid w:val="001D5150"/>
    <w:rsid w:val="001D6522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A97"/>
    <w:rsid w:val="00207E6C"/>
    <w:rsid w:val="00210143"/>
    <w:rsid w:val="00210774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394"/>
    <w:rsid w:val="00251C9E"/>
    <w:rsid w:val="00251CFA"/>
    <w:rsid w:val="00251F9B"/>
    <w:rsid w:val="00252DBF"/>
    <w:rsid w:val="00253549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260"/>
    <w:rsid w:val="002B6778"/>
    <w:rsid w:val="002B730A"/>
    <w:rsid w:val="002B795A"/>
    <w:rsid w:val="002C0A7A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608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4CE8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4B4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2A6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0793"/>
    <w:rsid w:val="00671A6D"/>
    <w:rsid w:val="006723FD"/>
    <w:rsid w:val="00672605"/>
    <w:rsid w:val="00672667"/>
    <w:rsid w:val="00672A2B"/>
    <w:rsid w:val="0067487E"/>
    <w:rsid w:val="006755D0"/>
    <w:rsid w:val="00675FA8"/>
    <w:rsid w:val="006766E6"/>
    <w:rsid w:val="006767B1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6F39"/>
    <w:rsid w:val="00697786"/>
    <w:rsid w:val="006A0B90"/>
    <w:rsid w:val="006A0FFA"/>
    <w:rsid w:val="006A237C"/>
    <w:rsid w:val="006A312D"/>
    <w:rsid w:val="006A32E1"/>
    <w:rsid w:val="006A416E"/>
    <w:rsid w:val="006A4C14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6B86"/>
    <w:rsid w:val="006C728E"/>
    <w:rsid w:val="006C72F9"/>
    <w:rsid w:val="006C7E99"/>
    <w:rsid w:val="006C7FEE"/>
    <w:rsid w:val="006D0553"/>
    <w:rsid w:val="006D0737"/>
    <w:rsid w:val="006D1866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3789B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D7223"/>
    <w:rsid w:val="007E1498"/>
    <w:rsid w:val="007E1527"/>
    <w:rsid w:val="007E1998"/>
    <w:rsid w:val="007E2B13"/>
    <w:rsid w:val="007E4EA8"/>
    <w:rsid w:val="007E57DE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AF"/>
    <w:rsid w:val="00814197"/>
    <w:rsid w:val="00814532"/>
    <w:rsid w:val="00814BA9"/>
    <w:rsid w:val="00814D7E"/>
    <w:rsid w:val="0081512D"/>
    <w:rsid w:val="008153AE"/>
    <w:rsid w:val="00815864"/>
    <w:rsid w:val="00820A72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8F3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CEC"/>
    <w:rsid w:val="008B6422"/>
    <w:rsid w:val="008B651F"/>
    <w:rsid w:val="008B67E3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1C3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3CDD"/>
    <w:rsid w:val="00953D41"/>
    <w:rsid w:val="009549F6"/>
    <w:rsid w:val="00956E76"/>
    <w:rsid w:val="00957229"/>
    <w:rsid w:val="009576A0"/>
    <w:rsid w:val="00960E63"/>
    <w:rsid w:val="009611F4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0F5"/>
    <w:rsid w:val="00981C5D"/>
    <w:rsid w:val="00982656"/>
    <w:rsid w:val="009836B9"/>
    <w:rsid w:val="00983F26"/>
    <w:rsid w:val="00984711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C733F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077F8"/>
    <w:rsid w:val="00B10774"/>
    <w:rsid w:val="00B148D6"/>
    <w:rsid w:val="00B16B1C"/>
    <w:rsid w:val="00B16F02"/>
    <w:rsid w:val="00B204D9"/>
    <w:rsid w:val="00B20820"/>
    <w:rsid w:val="00B20B3A"/>
    <w:rsid w:val="00B215F1"/>
    <w:rsid w:val="00B21FF9"/>
    <w:rsid w:val="00B25FD4"/>
    <w:rsid w:val="00B30141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087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A78"/>
    <w:rsid w:val="00C82BC7"/>
    <w:rsid w:val="00C8370F"/>
    <w:rsid w:val="00C84A7C"/>
    <w:rsid w:val="00C84CD8"/>
    <w:rsid w:val="00C84F45"/>
    <w:rsid w:val="00C853BA"/>
    <w:rsid w:val="00C86FB4"/>
    <w:rsid w:val="00C87F0E"/>
    <w:rsid w:val="00C901AC"/>
    <w:rsid w:val="00C91E9B"/>
    <w:rsid w:val="00C920F9"/>
    <w:rsid w:val="00C93E38"/>
    <w:rsid w:val="00C96631"/>
    <w:rsid w:val="00C97338"/>
    <w:rsid w:val="00C97CAC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360D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540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06B1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290D"/>
    <w:rsid w:val="00E6553F"/>
    <w:rsid w:val="00E65C1A"/>
    <w:rsid w:val="00E66540"/>
    <w:rsid w:val="00E671B6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045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B466A9D9-917F-4379-8E3E-CBD9D191F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6D91E-616D-4BD7-90D1-52AAB3C39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928F1A-85D6-4625-8767-DF993FB2EAF0}">
  <ds:schemaRefs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f71abe4e-f5ff-49cd-8eff-5f4949acc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97b6fe81-1556-4112-94ca-31043ca39b7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2343</Words>
  <Characters>13357</Characters>
  <Application>Microsoft Office Word</Application>
  <DocSecurity>8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CUSC Section 16 CMP376 V1.0 27 November 2023</vt:lpstr>
    </vt:vector>
  </TitlesOfParts>
  <Company/>
  <LinksUpToDate>false</LinksUpToDate>
  <CharactersWithSpaces>15669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Claire Goult (NESO)</cp:lastModifiedBy>
  <cp:revision>15</cp:revision>
  <dcterms:created xsi:type="dcterms:W3CDTF">2024-11-05T13:11:00Z</dcterms:created>
  <dcterms:modified xsi:type="dcterms:W3CDTF">2024-12-12T16:42:00Z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